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D65B7" w14:textId="77777777" w:rsidR="00984BB7" w:rsidRPr="003D33A6" w:rsidRDefault="00984BB7" w:rsidP="003D33A6">
      <w:pPr>
        <w:jc w:val="center"/>
        <w:rPr>
          <w:rFonts w:ascii="Tahoma" w:hAnsi="Tahoma" w:cs="Tahoma"/>
          <w:sz w:val="28"/>
          <w:szCs w:val="32"/>
        </w:rPr>
      </w:pPr>
      <w:r w:rsidRPr="003D33A6">
        <w:rPr>
          <w:rFonts w:ascii="Tahoma" w:hAnsi="Tahoma" w:cs="Tahoma"/>
          <w:sz w:val="28"/>
          <w:szCs w:val="32"/>
        </w:rPr>
        <w:t>Bekendtgørelse om regulering af erstatnings- og forsikringsbeløb i henhold til jernbaneloven</w:t>
      </w:r>
    </w:p>
    <w:p w14:paraId="2413CB90" w14:textId="5F7ADEFA" w:rsidR="00984BB7" w:rsidRPr="003D33A6" w:rsidRDefault="00984BB7" w:rsidP="003D33A6">
      <w:pPr>
        <w:ind w:firstLine="284"/>
        <w:rPr>
          <w:rFonts w:ascii="Tahoma" w:hAnsi="Tahoma" w:cs="Tahoma"/>
          <w:sz w:val="17"/>
          <w:szCs w:val="17"/>
        </w:rPr>
      </w:pPr>
      <w:r w:rsidRPr="003D33A6">
        <w:rPr>
          <w:rFonts w:ascii="Tahoma" w:hAnsi="Tahoma" w:cs="Tahoma"/>
          <w:sz w:val="17"/>
          <w:szCs w:val="17"/>
        </w:rPr>
        <w:t>I medfør af § 40, stk. 7, § 49, stk. 3, og § 53, stk. 4, i jernbaneloven,</w:t>
      </w:r>
      <w:r w:rsidR="006267AD" w:rsidRPr="003D33A6">
        <w:rPr>
          <w:rFonts w:ascii="Tahoma" w:hAnsi="Tahoma" w:cs="Tahoma"/>
          <w:sz w:val="17"/>
          <w:szCs w:val="17"/>
        </w:rPr>
        <w:t xml:space="preserve"> jf. lovbekendtgørelse nr. 1091 af 11. august 2023, fastsættes efter bemyndigelse i henhold til § 4, stk. 1, i bekendtgørelse nr. </w:t>
      </w:r>
      <w:del w:id="0" w:author="Christian Esmarch Koch" w:date="2024-10-16T14:32:00Z">
        <w:r w:rsidR="006267AD" w:rsidRPr="003D33A6" w:rsidDel="00E21253">
          <w:rPr>
            <w:rFonts w:ascii="Tahoma" w:hAnsi="Tahoma" w:cs="Tahoma"/>
            <w:sz w:val="17"/>
            <w:szCs w:val="17"/>
          </w:rPr>
          <w:delText>665 af 30. maj 2023</w:delText>
        </w:r>
      </w:del>
      <w:ins w:id="1" w:author="Christian Esmarch Koch" w:date="2024-10-16T14:41:00Z">
        <w:r w:rsidR="00E21253" w:rsidRPr="00E21253">
          <w:rPr>
            <w:sz w:val="17"/>
            <w:szCs w:val="17"/>
          </w:rPr>
          <w:t xml:space="preserve"> </w:t>
        </w:r>
        <w:r w:rsidR="00E21253">
          <w:rPr>
            <w:sz w:val="17"/>
            <w:szCs w:val="17"/>
          </w:rPr>
          <w:t xml:space="preserve">nr. 1625 af 12. december 2023 </w:t>
        </w:r>
      </w:ins>
      <w:del w:id="2" w:author="Christian Esmarch Koch" w:date="2024-10-16T14:41:00Z">
        <w:r w:rsidR="006267AD" w:rsidRPr="003D33A6" w:rsidDel="00E21253">
          <w:rPr>
            <w:rFonts w:ascii="Tahoma" w:hAnsi="Tahoma" w:cs="Tahoma"/>
            <w:sz w:val="17"/>
            <w:szCs w:val="17"/>
          </w:rPr>
          <w:delText xml:space="preserve"> </w:delText>
        </w:r>
      </w:del>
      <w:r w:rsidR="006267AD" w:rsidRPr="003D33A6">
        <w:rPr>
          <w:rFonts w:ascii="Tahoma" w:hAnsi="Tahoma" w:cs="Tahoma"/>
          <w:sz w:val="17"/>
          <w:szCs w:val="17"/>
        </w:rPr>
        <w:t>om Trafikstyrelsens opgaver og beføjelser, klageadgang og kundgørelse af visse af Trafikstyrelsens forskrifter</w:t>
      </w:r>
      <w:r w:rsidRPr="003D33A6">
        <w:rPr>
          <w:rFonts w:ascii="Tahoma" w:hAnsi="Tahoma" w:cs="Tahoma"/>
          <w:sz w:val="17"/>
          <w:szCs w:val="17"/>
        </w:rPr>
        <w:t>:</w:t>
      </w:r>
    </w:p>
    <w:p w14:paraId="720D0CD7" w14:textId="77777777" w:rsid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paragrafnr"/>
          <w:rFonts w:ascii="Tahoma" w:eastAsiaTheme="majorEastAsia" w:hAnsi="Tahoma" w:cs="Tahoma"/>
          <w:b/>
          <w:bCs/>
          <w:color w:val="212529"/>
          <w:sz w:val="17"/>
          <w:szCs w:val="17"/>
        </w:rPr>
        <w:t>§ 1. </w:t>
      </w:r>
      <w:r w:rsidRPr="003D33A6">
        <w:rPr>
          <w:rFonts w:ascii="Tahoma" w:hAnsi="Tahoma" w:cs="Tahoma"/>
          <w:sz w:val="17"/>
          <w:szCs w:val="17"/>
        </w:rPr>
        <w:t>Efter jernbanelovens § 49, stk. 3, reguleres den i bestemmelsen nævnte beløbsgrænse for erstatning hvert år pr. 1. januar med 2 pct. tillagt tilpasningsprocenten for det gældende finansår, jf. lov om satsreguleringsprocent. De herefter fremkomne beløb afrundes til nærmeste kronebeløb, der kan deles med 100.</w:t>
      </w:r>
    </w:p>
    <w:p w14:paraId="76A5B61B" w14:textId="7D251316" w:rsidR="00984BB7" w:rsidRP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2.</w:t>
      </w:r>
      <w:r w:rsidRPr="003D33A6">
        <w:rPr>
          <w:rFonts w:ascii="Tahoma" w:hAnsi="Tahoma" w:cs="Tahoma"/>
          <w:sz w:val="17"/>
          <w:szCs w:val="17"/>
        </w:rPr>
        <w:t> Efter § 4, stk. 5, i bekendtgørelse nr. 1461 af 15. december 2009 om ansvarsforsikring for jernbanevirksomheder</w:t>
      </w:r>
      <w:ins w:id="3" w:author="Christian Esmarch Koch" w:date="2024-10-16T14:34:00Z">
        <w:r w:rsidR="00E21253">
          <w:rPr>
            <w:rFonts w:ascii="Tahoma" w:hAnsi="Tahoma" w:cs="Tahoma"/>
            <w:sz w:val="17"/>
            <w:szCs w:val="17"/>
          </w:rPr>
          <w:t>,</w:t>
        </w:r>
      </w:ins>
      <w:r w:rsidRPr="003D33A6">
        <w:rPr>
          <w:rFonts w:ascii="Tahoma" w:hAnsi="Tahoma" w:cs="Tahoma"/>
          <w:sz w:val="17"/>
          <w:szCs w:val="17"/>
        </w:rPr>
        <w:t xml:space="preserve"> </w:t>
      </w:r>
      <w:del w:id="4" w:author="Christian Esmarch Koch" w:date="2024-10-16T14:34:00Z">
        <w:r w:rsidRPr="003D33A6" w:rsidDel="00E21253">
          <w:rPr>
            <w:rFonts w:ascii="Tahoma" w:hAnsi="Tahoma" w:cs="Tahoma"/>
            <w:sz w:val="17"/>
            <w:szCs w:val="17"/>
          </w:rPr>
          <w:delText xml:space="preserve">og </w:delText>
        </w:r>
      </w:del>
      <w:r w:rsidRPr="003D33A6">
        <w:rPr>
          <w:rFonts w:ascii="Tahoma" w:hAnsi="Tahoma" w:cs="Tahoma"/>
          <w:sz w:val="17"/>
          <w:szCs w:val="17"/>
        </w:rPr>
        <w:t>jernbaneinfrastrukturforvaltere</w:t>
      </w:r>
      <w:ins w:id="5" w:author="Christian Esmarch Koch" w:date="2024-10-16T14:35:00Z">
        <w:r w:rsidR="00E21253">
          <w:rPr>
            <w:rFonts w:ascii="Tahoma" w:hAnsi="Tahoma" w:cs="Tahoma"/>
            <w:sz w:val="17"/>
            <w:szCs w:val="17"/>
          </w:rPr>
          <w:t xml:space="preserve"> og virksomheder, som er certificeret i henhold til jernbanelovens § 11,</w:t>
        </w:r>
      </w:ins>
      <w:r w:rsidRPr="003D33A6">
        <w:rPr>
          <w:rFonts w:ascii="Tahoma" w:hAnsi="Tahoma" w:cs="Tahoma"/>
          <w:sz w:val="17"/>
          <w:szCs w:val="17"/>
        </w:rPr>
        <w:t xml:space="preserve"> reguleres de i</w:t>
      </w:r>
      <w:ins w:id="6" w:author="Christian Esmarch Koch" w:date="2024-10-16T14:35:00Z">
        <w:r w:rsidR="00E21253">
          <w:rPr>
            <w:rFonts w:ascii="Tahoma" w:hAnsi="Tahoma" w:cs="Tahoma"/>
            <w:sz w:val="17"/>
            <w:szCs w:val="17"/>
          </w:rPr>
          <w:t xml:space="preserve"> § 4, stk. 2 og stk. 3, i</w:t>
        </w:r>
      </w:ins>
      <w:r w:rsidRPr="003D33A6">
        <w:rPr>
          <w:rFonts w:ascii="Tahoma" w:hAnsi="Tahoma" w:cs="Tahoma"/>
          <w:sz w:val="17"/>
          <w:szCs w:val="17"/>
        </w:rPr>
        <w:t xml:space="preserve"> bekendtgørelsen nævnte beløbsgrænser hvert år pr. 1. januar med 2 pct. tillagt tilpasningsprocenten for det gældende finansår, jf. lov om en satsreguleringsprocent. De herefter fremkomne beløb afrundes til nærmeste kronebeløb, der kan deles med 1 million.</w:t>
      </w:r>
    </w:p>
    <w:p w14:paraId="4E4829C9" w14:textId="2B54139B" w:rsidR="00984BB7" w:rsidRPr="003D33A6" w:rsidRDefault="00984BB7" w:rsidP="003D33A6">
      <w:pPr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3.</w:t>
      </w:r>
      <w:r w:rsidRPr="003D33A6">
        <w:rPr>
          <w:rFonts w:ascii="Tahoma" w:hAnsi="Tahoma" w:cs="Tahoma"/>
          <w:sz w:val="17"/>
          <w:szCs w:val="17"/>
        </w:rPr>
        <w:t> Tilpasningsprocenten for finansåret 202</w:t>
      </w:r>
      <w:r w:rsidR="006B240C" w:rsidRPr="003D33A6">
        <w:rPr>
          <w:rFonts w:ascii="Tahoma" w:hAnsi="Tahoma" w:cs="Tahoma"/>
          <w:sz w:val="17"/>
          <w:szCs w:val="17"/>
        </w:rPr>
        <w:t>4</w:t>
      </w:r>
      <w:r w:rsidRPr="003D33A6">
        <w:rPr>
          <w:rFonts w:ascii="Tahoma" w:hAnsi="Tahoma" w:cs="Tahoma"/>
          <w:sz w:val="17"/>
          <w:szCs w:val="17"/>
        </w:rPr>
        <w:t xml:space="preserve"> udgør 1,</w:t>
      </w:r>
      <w:ins w:id="7" w:author="Christian Esmarch Koch" w:date="2024-10-16T14:35:00Z">
        <w:r w:rsidR="00E21253">
          <w:rPr>
            <w:rFonts w:ascii="Tahoma" w:hAnsi="Tahoma" w:cs="Tahoma"/>
            <w:sz w:val="17"/>
            <w:szCs w:val="17"/>
          </w:rPr>
          <w:t>9</w:t>
        </w:r>
      </w:ins>
      <w:del w:id="8" w:author="Christian Esmarch Koch" w:date="2024-10-16T14:35:00Z">
        <w:r w:rsidR="006B240C" w:rsidRPr="003D33A6" w:rsidDel="00E21253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, jf. § 2 i bekendtgørelse nr. </w:t>
      </w:r>
      <w:del w:id="9" w:author="Christian Esmarch Koch" w:date="2024-10-16T14:36:00Z">
        <w:r w:rsidRPr="003D33A6" w:rsidDel="00E21253">
          <w:rPr>
            <w:rFonts w:ascii="Tahoma" w:hAnsi="Tahoma" w:cs="Tahoma"/>
            <w:sz w:val="17"/>
            <w:szCs w:val="17"/>
          </w:rPr>
          <w:delText>1</w:delText>
        </w:r>
        <w:r w:rsidR="00277F41" w:rsidRPr="003D33A6" w:rsidDel="00E21253">
          <w:rPr>
            <w:rFonts w:ascii="Tahoma" w:hAnsi="Tahoma" w:cs="Tahoma"/>
            <w:sz w:val="17"/>
            <w:szCs w:val="17"/>
          </w:rPr>
          <w:delText>101 af 21. august 2023</w:delText>
        </w:r>
      </w:del>
      <w:ins w:id="10" w:author="Christian Esmarch Koch" w:date="2024-10-16T14:36:00Z">
        <w:r w:rsidR="00E21253">
          <w:rPr>
            <w:rFonts w:ascii="Tahoma" w:hAnsi="Tahoma" w:cs="Tahoma"/>
            <w:sz w:val="17"/>
            <w:szCs w:val="17"/>
          </w:rPr>
          <w:t>983 af 20. august 2024</w:t>
        </w:r>
      </w:ins>
      <w:r w:rsidRPr="003D33A6">
        <w:rPr>
          <w:rFonts w:ascii="Tahoma" w:hAnsi="Tahoma" w:cs="Tahoma"/>
          <w:sz w:val="17"/>
          <w:szCs w:val="17"/>
        </w:rPr>
        <w:t xml:space="preserve"> om satsreguleringsprocenten, tilpasningsprocenten og satstilpasningsprocenten for finansåret 202</w:t>
      </w:r>
      <w:ins w:id="11" w:author="Christian Esmarch Koch" w:date="2024-10-16T14:36:00Z">
        <w:r w:rsidR="00E21253">
          <w:rPr>
            <w:rFonts w:ascii="Tahoma" w:hAnsi="Tahoma" w:cs="Tahoma"/>
            <w:sz w:val="17"/>
            <w:szCs w:val="17"/>
          </w:rPr>
          <w:t>5</w:t>
        </w:r>
      </w:ins>
      <w:del w:id="12" w:author="Christian Esmarch Koch" w:date="2024-10-16T14:36:00Z">
        <w:r w:rsidR="00277F4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r w:rsidRPr="003D33A6">
        <w:rPr>
          <w:rFonts w:ascii="Tahoma" w:hAnsi="Tahoma" w:cs="Tahoma"/>
          <w:sz w:val="17"/>
          <w:szCs w:val="17"/>
        </w:rPr>
        <w:t>. Tilpasningsprocenten tillagt 2 procentpoint, jf. stk. 1 og 2, udgør 3</w:t>
      </w:r>
      <w:r w:rsidR="00277F41" w:rsidRPr="003D33A6">
        <w:rPr>
          <w:rFonts w:ascii="Tahoma" w:hAnsi="Tahoma" w:cs="Tahoma"/>
          <w:sz w:val="17"/>
          <w:szCs w:val="17"/>
        </w:rPr>
        <w:t>,</w:t>
      </w:r>
      <w:ins w:id="13" w:author="Christian Esmarch Koch" w:date="2024-10-16T14:36:00Z">
        <w:r w:rsidR="00E21253">
          <w:rPr>
            <w:rFonts w:ascii="Tahoma" w:hAnsi="Tahoma" w:cs="Tahoma"/>
            <w:sz w:val="17"/>
            <w:szCs w:val="17"/>
          </w:rPr>
          <w:t>9</w:t>
        </w:r>
      </w:ins>
      <w:del w:id="14" w:author="Christian Esmarch Koch" w:date="2024-10-16T14:36:00Z">
        <w:r w:rsidR="00277F41" w:rsidRPr="003D33A6" w:rsidDel="00E21253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>.</w:t>
      </w:r>
    </w:p>
    <w:p w14:paraId="4177E726" w14:textId="073562E9" w:rsidR="00984BB7" w:rsidRPr="003D33A6" w:rsidRDefault="00984BB7" w:rsidP="003D33A6">
      <w:pPr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paragrafnr"/>
          <w:rFonts w:ascii="Tahoma" w:eastAsiaTheme="majorEastAsia" w:hAnsi="Tahoma" w:cs="Tahoma"/>
          <w:b/>
          <w:bCs/>
          <w:color w:val="212529"/>
          <w:sz w:val="17"/>
          <w:szCs w:val="17"/>
        </w:rPr>
        <w:t>§ 2.</w:t>
      </w:r>
      <w:r w:rsidRPr="003D33A6">
        <w:rPr>
          <w:rFonts w:ascii="Tahoma" w:hAnsi="Tahoma" w:cs="Tahoma"/>
          <w:sz w:val="17"/>
          <w:szCs w:val="17"/>
        </w:rPr>
        <w:t> Med virkning for skader, der indtræder i perioden 1. januar 202</w:t>
      </w:r>
      <w:del w:id="15" w:author="Christian Esmarch Koch" w:date="2024-10-16T14:37:00Z">
        <w:r w:rsidR="00A7696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ins w:id="16" w:author="Christian Esmarch Koch" w:date="2024-10-16T14:37:00Z">
        <w:r w:rsidR="00E21253">
          <w:rPr>
            <w:rFonts w:ascii="Tahoma" w:hAnsi="Tahoma" w:cs="Tahoma"/>
            <w:sz w:val="17"/>
            <w:szCs w:val="17"/>
          </w:rPr>
          <w:t>5</w:t>
        </w:r>
      </w:ins>
      <w:r w:rsidRPr="003D33A6">
        <w:rPr>
          <w:rFonts w:ascii="Tahoma" w:hAnsi="Tahoma" w:cs="Tahoma"/>
          <w:sz w:val="17"/>
          <w:szCs w:val="17"/>
        </w:rPr>
        <w:t xml:space="preserve"> – 31. december 202</w:t>
      </w:r>
      <w:ins w:id="17" w:author="Christian Esmarch Koch" w:date="2024-10-16T14:37:00Z">
        <w:r w:rsidR="00E21253">
          <w:rPr>
            <w:rFonts w:ascii="Tahoma" w:hAnsi="Tahoma" w:cs="Tahoma"/>
            <w:sz w:val="17"/>
            <w:szCs w:val="17"/>
          </w:rPr>
          <w:t>5</w:t>
        </w:r>
      </w:ins>
      <w:del w:id="18" w:author="Christian Esmarch Koch" w:date="2024-10-16T14:37:00Z">
        <w:r w:rsidR="00A7696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r w:rsidRPr="003D33A6">
        <w:rPr>
          <w:rFonts w:ascii="Tahoma" w:hAnsi="Tahoma" w:cs="Tahoma"/>
          <w:sz w:val="17"/>
          <w:szCs w:val="17"/>
        </w:rPr>
        <w:t xml:space="preserve">, udgør det i jernbanelovens § 49, stk. 3, nævnte beløb </w:t>
      </w:r>
      <w:del w:id="19" w:author="Christian Esmarch Koch" w:date="2024-10-16T14:36:00Z">
        <w:r w:rsidR="00FE2613" w:rsidRPr="003D33A6" w:rsidDel="00E21253">
          <w:rPr>
            <w:rFonts w:ascii="Tahoma" w:hAnsi="Tahoma" w:cs="Tahoma"/>
            <w:sz w:val="17"/>
            <w:szCs w:val="17"/>
          </w:rPr>
          <w:delText>19.400</w:delText>
        </w:r>
      </w:del>
      <w:ins w:id="20" w:author="Christian Esmarch Koch" w:date="2024-10-16T14:36:00Z">
        <w:r w:rsidR="00E21253">
          <w:rPr>
            <w:rFonts w:ascii="Tahoma" w:hAnsi="Tahoma" w:cs="Tahoma"/>
            <w:sz w:val="17"/>
            <w:szCs w:val="17"/>
          </w:rPr>
          <w:t>20.100</w:t>
        </w:r>
      </w:ins>
      <w:r w:rsidRPr="003D33A6">
        <w:rPr>
          <w:rFonts w:ascii="Tahoma" w:hAnsi="Tahoma" w:cs="Tahoma"/>
          <w:sz w:val="17"/>
          <w:szCs w:val="17"/>
        </w:rPr>
        <w:t xml:space="preserve"> kr. (håndbagage).</w:t>
      </w:r>
    </w:p>
    <w:p w14:paraId="2FEB828F" w14:textId="24CFBCC4" w:rsidR="00984BB7" w:rsidRP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paragrafnr"/>
          <w:rFonts w:ascii="Tahoma" w:eastAsiaTheme="majorEastAsia" w:hAnsi="Tahoma" w:cs="Tahoma"/>
          <w:b/>
          <w:bCs/>
          <w:color w:val="212529"/>
          <w:sz w:val="17"/>
          <w:szCs w:val="17"/>
        </w:rPr>
        <w:t>§ 3.</w:t>
      </w:r>
      <w:r w:rsidRPr="003D33A6">
        <w:rPr>
          <w:rFonts w:ascii="Tahoma" w:hAnsi="Tahoma" w:cs="Tahoma"/>
          <w:sz w:val="17"/>
          <w:szCs w:val="17"/>
        </w:rPr>
        <w:t> For perioden 1. januar 202</w:t>
      </w:r>
      <w:ins w:id="21" w:author="Christian Esmarch Koch" w:date="2024-10-16T14:37:00Z">
        <w:r w:rsidR="00E21253">
          <w:rPr>
            <w:rFonts w:ascii="Tahoma" w:hAnsi="Tahoma" w:cs="Tahoma"/>
            <w:sz w:val="17"/>
            <w:szCs w:val="17"/>
          </w:rPr>
          <w:t>5</w:t>
        </w:r>
      </w:ins>
      <w:del w:id="22" w:author="Christian Esmarch Koch" w:date="2024-10-16T14:37:00Z">
        <w:r w:rsidR="00A7696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r w:rsidRPr="003D33A6">
        <w:rPr>
          <w:rFonts w:ascii="Tahoma" w:hAnsi="Tahoma" w:cs="Tahoma"/>
          <w:sz w:val="17"/>
          <w:szCs w:val="17"/>
        </w:rPr>
        <w:t xml:space="preserve"> – 31. december 202</w:t>
      </w:r>
      <w:ins w:id="23" w:author="Christian Esmarch Koch" w:date="2024-10-16T14:37:00Z">
        <w:r w:rsidR="00E21253">
          <w:rPr>
            <w:rFonts w:ascii="Tahoma" w:hAnsi="Tahoma" w:cs="Tahoma"/>
            <w:sz w:val="17"/>
            <w:szCs w:val="17"/>
          </w:rPr>
          <w:t>5</w:t>
        </w:r>
      </w:ins>
      <w:del w:id="24" w:author="Christian Esmarch Koch" w:date="2024-10-16T14:37:00Z">
        <w:r w:rsidR="00A7696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r w:rsidRPr="003D33A6">
        <w:rPr>
          <w:rFonts w:ascii="Tahoma" w:hAnsi="Tahoma" w:cs="Tahoma"/>
          <w:sz w:val="17"/>
          <w:szCs w:val="17"/>
        </w:rPr>
        <w:t xml:space="preserve"> skal forsikringsbeløbet, som angivet i § 4, stk. 1, i bekendtgørelse nr. 1461 af 15. december 2009 om ansvarsforsikring for jernbanevirksomheder og jernbaneinfrastrukturforvaltere, og virksomheder som er certificeret i henhold til jernbanelovens § 11, som minimum udgør</w:t>
      </w:r>
      <w:r w:rsidR="00FE2613" w:rsidRPr="003D33A6">
        <w:rPr>
          <w:rFonts w:ascii="Tahoma" w:hAnsi="Tahoma" w:cs="Tahoma"/>
          <w:sz w:val="17"/>
          <w:szCs w:val="17"/>
        </w:rPr>
        <w:t>e</w:t>
      </w:r>
      <w:r w:rsidRPr="003D33A6">
        <w:rPr>
          <w:rFonts w:ascii="Tahoma" w:hAnsi="Tahoma" w:cs="Tahoma"/>
          <w:sz w:val="17"/>
          <w:szCs w:val="17"/>
        </w:rPr>
        <w:t xml:space="preserve"> </w:t>
      </w:r>
      <w:r w:rsidR="00FE2613" w:rsidRPr="003D33A6">
        <w:rPr>
          <w:rFonts w:ascii="Tahoma" w:hAnsi="Tahoma" w:cs="Tahoma"/>
          <w:sz w:val="17"/>
          <w:szCs w:val="17"/>
        </w:rPr>
        <w:t>482</w:t>
      </w:r>
      <w:r w:rsidRPr="003D33A6">
        <w:rPr>
          <w:rFonts w:ascii="Tahoma" w:hAnsi="Tahoma" w:cs="Tahoma"/>
          <w:sz w:val="17"/>
          <w:szCs w:val="17"/>
        </w:rPr>
        <w:t xml:space="preserve"> mio. kr. i årlig dækning (personskade, tab af forsørger og tingskade).</w:t>
      </w:r>
    </w:p>
    <w:p w14:paraId="78FC750C" w14:textId="1B6C23C7" w:rsidR="00984BB7" w:rsidRP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2.</w:t>
      </w:r>
      <w:r w:rsidRPr="003D33A6">
        <w:rPr>
          <w:rFonts w:ascii="Tahoma" w:hAnsi="Tahoma" w:cs="Tahoma"/>
          <w:sz w:val="17"/>
          <w:szCs w:val="17"/>
        </w:rPr>
        <w:t> For perioden 1. januar 202</w:t>
      </w:r>
      <w:ins w:id="25" w:author="Christian Esmarch Koch" w:date="2024-10-16T14:38:00Z">
        <w:r w:rsidR="00E21253">
          <w:rPr>
            <w:rFonts w:ascii="Tahoma" w:hAnsi="Tahoma" w:cs="Tahoma"/>
            <w:sz w:val="17"/>
            <w:szCs w:val="17"/>
          </w:rPr>
          <w:t>5</w:t>
        </w:r>
      </w:ins>
      <w:del w:id="26" w:author="Christian Esmarch Koch" w:date="2024-10-16T14:38:00Z">
        <w:r w:rsidR="00A7696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r w:rsidRPr="003D33A6">
        <w:rPr>
          <w:rFonts w:ascii="Tahoma" w:hAnsi="Tahoma" w:cs="Tahoma"/>
          <w:sz w:val="17"/>
          <w:szCs w:val="17"/>
        </w:rPr>
        <w:t xml:space="preserve"> – 31. december 202</w:t>
      </w:r>
      <w:del w:id="27" w:author="Christian Esmarch Koch" w:date="2024-10-16T14:38:00Z">
        <w:r w:rsidR="00A7696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ins w:id="28" w:author="Christian Esmarch Koch" w:date="2024-10-16T14:38:00Z">
        <w:r w:rsidR="00E21253">
          <w:rPr>
            <w:rFonts w:ascii="Tahoma" w:hAnsi="Tahoma" w:cs="Tahoma"/>
            <w:sz w:val="17"/>
            <w:szCs w:val="17"/>
          </w:rPr>
          <w:t>5</w:t>
        </w:r>
      </w:ins>
      <w:r w:rsidRPr="003D33A6">
        <w:rPr>
          <w:rFonts w:ascii="Tahoma" w:hAnsi="Tahoma" w:cs="Tahoma"/>
          <w:sz w:val="17"/>
          <w:szCs w:val="17"/>
        </w:rPr>
        <w:t xml:space="preserve"> skal forsikringsbeløbet, som angivet i § 4, stk. 2, i bekendtgørelse nr. 1461 af 15. december 2009 om ansvarsforsikring for jernbanevirksomheder</w:t>
      </w:r>
      <w:ins w:id="29" w:author="Christian Esmarch Koch" w:date="2024-10-16T14:38:00Z">
        <w:r w:rsidR="00E21253">
          <w:rPr>
            <w:rFonts w:ascii="Tahoma" w:hAnsi="Tahoma" w:cs="Tahoma"/>
            <w:sz w:val="17"/>
            <w:szCs w:val="17"/>
          </w:rPr>
          <w:t>,</w:t>
        </w:r>
      </w:ins>
      <w:r w:rsidRPr="003D33A6">
        <w:rPr>
          <w:rFonts w:ascii="Tahoma" w:hAnsi="Tahoma" w:cs="Tahoma"/>
          <w:sz w:val="17"/>
          <w:szCs w:val="17"/>
        </w:rPr>
        <w:t xml:space="preserve"> </w:t>
      </w:r>
      <w:del w:id="30" w:author="Christian Esmarch Koch" w:date="2024-10-16T14:38:00Z">
        <w:r w:rsidRPr="003D33A6" w:rsidDel="00E21253">
          <w:rPr>
            <w:rFonts w:ascii="Tahoma" w:hAnsi="Tahoma" w:cs="Tahoma"/>
            <w:sz w:val="17"/>
            <w:szCs w:val="17"/>
          </w:rPr>
          <w:delText xml:space="preserve">og </w:delText>
        </w:r>
      </w:del>
      <w:r w:rsidRPr="003D33A6">
        <w:rPr>
          <w:rFonts w:ascii="Tahoma" w:hAnsi="Tahoma" w:cs="Tahoma"/>
          <w:sz w:val="17"/>
          <w:szCs w:val="17"/>
        </w:rPr>
        <w:t>jernbaneinfrastrukturforvaltere</w:t>
      </w:r>
      <w:del w:id="31" w:author="Christian Esmarch Koch" w:date="2024-10-16T14:38:00Z">
        <w:r w:rsidRPr="003D33A6" w:rsidDel="00E21253">
          <w:rPr>
            <w:rFonts w:ascii="Tahoma" w:hAnsi="Tahoma" w:cs="Tahoma"/>
            <w:sz w:val="17"/>
            <w:szCs w:val="17"/>
          </w:rPr>
          <w:delText>,</w:delText>
        </w:r>
      </w:del>
      <w:r w:rsidRPr="003D33A6">
        <w:rPr>
          <w:rFonts w:ascii="Tahoma" w:hAnsi="Tahoma" w:cs="Tahoma"/>
          <w:sz w:val="17"/>
          <w:szCs w:val="17"/>
        </w:rPr>
        <w:t xml:space="preserve"> og virksomheder</w:t>
      </w:r>
      <w:ins w:id="32" w:author="Christian Esmarch Koch" w:date="2024-10-16T14:39:00Z">
        <w:r w:rsidR="00E21253">
          <w:rPr>
            <w:rFonts w:ascii="Tahoma" w:hAnsi="Tahoma" w:cs="Tahoma"/>
            <w:sz w:val="17"/>
            <w:szCs w:val="17"/>
          </w:rPr>
          <w:t>,</w:t>
        </w:r>
      </w:ins>
      <w:r w:rsidRPr="003D33A6">
        <w:rPr>
          <w:rFonts w:ascii="Tahoma" w:hAnsi="Tahoma" w:cs="Tahoma"/>
          <w:sz w:val="17"/>
          <w:szCs w:val="17"/>
        </w:rPr>
        <w:t xml:space="preserve"> som er certificeret i henhold til jernbanelovens § 11, som minimum udgøre </w:t>
      </w:r>
      <w:r w:rsidR="00FE2613" w:rsidRPr="003D33A6">
        <w:rPr>
          <w:rFonts w:ascii="Tahoma" w:hAnsi="Tahoma" w:cs="Tahoma"/>
          <w:sz w:val="17"/>
          <w:szCs w:val="17"/>
        </w:rPr>
        <w:t>8</w:t>
      </w:r>
      <w:ins w:id="33" w:author="Christian Esmarch Koch" w:date="2024-10-16T14:39:00Z">
        <w:r w:rsidR="00E21253">
          <w:rPr>
            <w:rFonts w:ascii="Tahoma" w:hAnsi="Tahoma" w:cs="Tahoma"/>
            <w:sz w:val="17"/>
            <w:szCs w:val="17"/>
          </w:rPr>
          <w:t>3</w:t>
        </w:r>
      </w:ins>
      <w:del w:id="34" w:author="Christian Esmarch Koch" w:date="2024-10-16T14:39:00Z">
        <w:r w:rsidR="00FE2613" w:rsidRPr="003D33A6" w:rsidDel="00E21253">
          <w:rPr>
            <w:rFonts w:ascii="Tahoma" w:hAnsi="Tahoma" w:cs="Tahoma"/>
            <w:sz w:val="17"/>
            <w:szCs w:val="17"/>
          </w:rPr>
          <w:delText>0</w:delText>
        </w:r>
      </w:del>
      <w:r w:rsidRPr="003D33A6">
        <w:rPr>
          <w:rFonts w:ascii="Tahoma" w:hAnsi="Tahoma" w:cs="Tahoma"/>
          <w:sz w:val="17"/>
          <w:szCs w:val="17"/>
        </w:rPr>
        <w:t xml:space="preserve"> mio. kr. i årlig dækning (jernbanehistoriske og turistmæssige formål).</w:t>
      </w:r>
    </w:p>
    <w:p w14:paraId="08234A0B" w14:textId="3E31DCD5" w:rsidR="00984BB7" w:rsidRPr="003D33A6" w:rsidRDefault="00984BB7" w:rsidP="003D33A6">
      <w:pPr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3.</w:t>
      </w:r>
      <w:r w:rsidRPr="003D33A6">
        <w:rPr>
          <w:rFonts w:ascii="Tahoma" w:hAnsi="Tahoma" w:cs="Tahoma"/>
          <w:sz w:val="17"/>
          <w:szCs w:val="17"/>
        </w:rPr>
        <w:t> For perioden 1. januar 202</w:t>
      </w:r>
      <w:ins w:id="35" w:author="Christian Esmarch Koch" w:date="2024-10-16T14:39:00Z">
        <w:r w:rsidR="00E21253">
          <w:rPr>
            <w:rFonts w:ascii="Tahoma" w:hAnsi="Tahoma" w:cs="Tahoma"/>
            <w:sz w:val="17"/>
            <w:szCs w:val="17"/>
          </w:rPr>
          <w:t>5</w:t>
        </w:r>
      </w:ins>
      <w:del w:id="36" w:author="Christian Esmarch Koch" w:date="2024-10-16T14:39:00Z">
        <w:r w:rsidR="00A7696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r w:rsidRPr="003D33A6">
        <w:rPr>
          <w:rFonts w:ascii="Tahoma" w:hAnsi="Tahoma" w:cs="Tahoma"/>
          <w:sz w:val="17"/>
          <w:szCs w:val="17"/>
        </w:rPr>
        <w:t xml:space="preserve"> – 31. december 202</w:t>
      </w:r>
      <w:ins w:id="37" w:author="Christian Esmarch Koch" w:date="2024-10-16T14:39:00Z">
        <w:r w:rsidR="00E21253">
          <w:rPr>
            <w:rFonts w:ascii="Tahoma" w:hAnsi="Tahoma" w:cs="Tahoma"/>
            <w:sz w:val="17"/>
            <w:szCs w:val="17"/>
          </w:rPr>
          <w:t>5</w:t>
        </w:r>
      </w:ins>
      <w:del w:id="38" w:author="Christian Esmarch Koch" w:date="2024-10-16T14:39:00Z">
        <w:r w:rsidR="00A7696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r w:rsidRPr="003D33A6">
        <w:rPr>
          <w:rFonts w:ascii="Tahoma" w:hAnsi="Tahoma" w:cs="Tahoma"/>
          <w:sz w:val="17"/>
          <w:szCs w:val="17"/>
        </w:rPr>
        <w:t xml:space="preserve"> skal forsikringsbeløbet, som angivet i § 4, stk. 3, i bekendtgørelse nr. 1461 af 15. december 2009 om ansvarsforsikring for jernbanevirksomheder</w:t>
      </w:r>
      <w:ins w:id="39" w:author="Christian Esmarch Koch" w:date="2024-10-16T14:39:00Z">
        <w:r w:rsidR="00E21253">
          <w:rPr>
            <w:rFonts w:ascii="Tahoma" w:hAnsi="Tahoma" w:cs="Tahoma"/>
            <w:sz w:val="17"/>
            <w:szCs w:val="17"/>
          </w:rPr>
          <w:t>,</w:t>
        </w:r>
      </w:ins>
      <w:r w:rsidRPr="003D33A6">
        <w:rPr>
          <w:rFonts w:ascii="Tahoma" w:hAnsi="Tahoma" w:cs="Tahoma"/>
          <w:sz w:val="17"/>
          <w:szCs w:val="17"/>
        </w:rPr>
        <w:t xml:space="preserve"> </w:t>
      </w:r>
      <w:del w:id="40" w:author="Christian Esmarch Koch" w:date="2024-10-16T14:39:00Z">
        <w:r w:rsidRPr="003D33A6" w:rsidDel="00E21253">
          <w:rPr>
            <w:rFonts w:ascii="Tahoma" w:hAnsi="Tahoma" w:cs="Tahoma"/>
            <w:sz w:val="17"/>
            <w:szCs w:val="17"/>
          </w:rPr>
          <w:delText xml:space="preserve">og </w:delText>
        </w:r>
      </w:del>
      <w:r w:rsidRPr="003D33A6">
        <w:rPr>
          <w:rFonts w:ascii="Tahoma" w:hAnsi="Tahoma" w:cs="Tahoma"/>
          <w:sz w:val="17"/>
          <w:szCs w:val="17"/>
        </w:rPr>
        <w:t>jernbaneinfrastrukturforvaltere</w:t>
      </w:r>
      <w:del w:id="41" w:author="Christian Esmarch Koch" w:date="2024-10-16T14:39:00Z">
        <w:r w:rsidRPr="003D33A6" w:rsidDel="00E21253">
          <w:rPr>
            <w:rFonts w:ascii="Tahoma" w:hAnsi="Tahoma" w:cs="Tahoma"/>
            <w:sz w:val="17"/>
            <w:szCs w:val="17"/>
          </w:rPr>
          <w:delText>,</w:delText>
        </w:r>
      </w:del>
      <w:r w:rsidRPr="003D33A6">
        <w:rPr>
          <w:rFonts w:ascii="Tahoma" w:hAnsi="Tahoma" w:cs="Tahoma"/>
          <w:sz w:val="17"/>
          <w:szCs w:val="17"/>
        </w:rPr>
        <w:t xml:space="preserve"> og virksomheder</w:t>
      </w:r>
      <w:ins w:id="42" w:author="Christian Esmarch Koch" w:date="2024-10-16T14:39:00Z">
        <w:r w:rsidR="00E21253">
          <w:rPr>
            <w:rFonts w:ascii="Tahoma" w:hAnsi="Tahoma" w:cs="Tahoma"/>
            <w:sz w:val="17"/>
            <w:szCs w:val="17"/>
          </w:rPr>
          <w:t>,</w:t>
        </w:r>
      </w:ins>
      <w:r w:rsidRPr="003D33A6">
        <w:rPr>
          <w:rFonts w:ascii="Tahoma" w:hAnsi="Tahoma" w:cs="Tahoma"/>
          <w:sz w:val="17"/>
          <w:szCs w:val="17"/>
        </w:rPr>
        <w:t xml:space="preserve"> som er certificeret i henhold til jernbanelovens § 11, som minimum udgøre 1</w:t>
      </w:r>
      <w:ins w:id="43" w:author="Christian Esmarch Koch" w:date="2024-10-16T14:40:00Z">
        <w:r w:rsidR="00E21253">
          <w:rPr>
            <w:rFonts w:ascii="Tahoma" w:hAnsi="Tahoma" w:cs="Tahoma"/>
            <w:sz w:val="17"/>
            <w:szCs w:val="17"/>
          </w:rPr>
          <w:t>7</w:t>
        </w:r>
      </w:ins>
      <w:del w:id="44" w:author="Christian Esmarch Koch" w:date="2024-10-16T14:40:00Z">
        <w:r w:rsidR="00FE2613" w:rsidRPr="003D33A6" w:rsidDel="00E21253">
          <w:rPr>
            <w:rFonts w:ascii="Tahoma" w:hAnsi="Tahoma" w:cs="Tahoma"/>
            <w:sz w:val="17"/>
            <w:szCs w:val="17"/>
          </w:rPr>
          <w:delText>6</w:delText>
        </w:r>
      </w:del>
      <w:r w:rsidRPr="003D33A6">
        <w:rPr>
          <w:rFonts w:ascii="Tahoma" w:hAnsi="Tahoma" w:cs="Tahoma"/>
          <w:sz w:val="17"/>
          <w:szCs w:val="17"/>
        </w:rPr>
        <w:t xml:space="preserve"> mio. kr. i årlig dækning (veteranbane og veteransporveje – nominel sporvidde fra 1000 mm til og med 1435 mm samt smalspor – nominel sporvidde fra 500 mm til og med 1000 mm).</w:t>
      </w:r>
    </w:p>
    <w:p w14:paraId="4CDC4510" w14:textId="411E8205" w:rsidR="00984BB7" w:rsidRP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paragrafnr"/>
          <w:rFonts w:ascii="Tahoma" w:eastAsiaTheme="majorEastAsia" w:hAnsi="Tahoma" w:cs="Tahoma"/>
          <w:b/>
          <w:bCs/>
          <w:color w:val="212529"/>
          <w:sz w:val="17"/>
          <w:szCs w:val="17"/>
        </w:rPr>
        <w:t>§ 4.</w:t>
      </w:r>
      <w:r w:rsidRPr="003D33A6">
        <w:rPr>
          <w:rFonts w:ascii="Tahoma" w:hAnsi="Tahoma" w:cs="Tahoma"/>
          <w:sz w:val="17"/>
          <w:szCs w:val="17"/>
        </w:rPr>
        <w:t> Bekendtgørelsen træder i kraft 1. januar 202</w:t>
      </w:r>
      <w:ins w:id="45" w:author="Christian Esmarch Koch" w:date="2024-10-16T14:40:00Z">
        <w:r w:rsidR="00E21253">
          <w:rPr>
            <w:rFonts w:ascii="Tahoma" w:hAnsi="Tahoma" w:cs="Tahoma"/>
            <w:sz w:val="17"/>
            <w:szCs w:val="17"/>
          </w:rPr>
          <w:t>5</w:t>
        </w:r>
      </w:ins>
      <w:del w:id="46" w:author="Christian Esmarch Koch" w:date="2024-10-16T14:40:00Z">
        <w:r w:rsidR="00A76961" w:rsidRPr="003D33A6" w:rsidDel="00E21253">
          <w:rPr>
            <w:rFonts w:ascii="Tahoma" w:hAnsi="Tahoma" w:cs="Tahoma"/>
            <w:sz w:val="17"/>
            <w:szCs w:val="17"/>
          </w:rPr>
          <w:delText>4</w:delText>
        </w:r>
      </w:del>
      <w:r w:rsidRPr="003D33A6">
        <w:rPr>
          <w:rFonts w:ascii="Tahoma" w:hAnsi="Tahoma" w:cs="Tahoma"/>
          <w:sz w:val="17"/>
          <w:szCs w:val="17"/>
        </w:rPr>
        <w:t>.</w:t>
      </w:r>
    </w:p>
    <w:p w14:paraId="39525213" w14:textId="3E3C5870" w:rsidR="00984BB7" w:rsidRPr="003D33A6" w:rsidRDefault="00984BB7" w:rsidP="003D33A6">
      <w:pPr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2.</w:t>
      </w:r>
      <w:r w:rsidRPr="003D33A6">
        <w:rPr>
          <w:rFonts w:ascii="Tahoma" w:hAnsi="Tahoma" w:cs="Tahoma"/>
          <w:sz w:val="17"/>
          <w:szCs w:val="17"/>
        </w:rPr>
        <w:t xml:space="preserve"> Bekendtgørelse nr. </w:t>
      </w:r>
      <w:del w:id="47" w:author="Christian Esmarch Koch" w:date="2024-10-16T14:40:00Z">
        <w:r w:rsidRPr="003D33A6" w:rsidDel="00E21253">
          <w:rPr>
            <w:rFonts w:ascii="Tahoma" w:hAnsi="Tahoma" w:cs="Tahoma"/>
            <w:sz w:val="17"/>
            <w:szCs w:val="17"/>
          </w:rPr>
          <w:delText>1</w:delText>
        </w:r>
        <w:r w:rsidR="001952BF" w:rsidRPr="003D33A6" w:rsidDel="00E21253">
          <w:rPr>
            <w:rFonts w:ascii="Tahoma" w:hAnsi="Tahoma" w:cs="Tahoma"/>
            <w:sz w:val="17"/>
            <w:szCs w:val="17"/>
          </w:rPr>
          <w:delText>125</w:delText>
        </w:r>
        <w:r w:rsidRPr="003D33A6" w:rsidDel="00E21253">
          <w:rPr>
            <w:rFonts w:ascii="Tahoma" w:hAnsi="Tahoma" w:cs="Tahoma"/>
            <w:sz w:val="17"/>
            <w:szCs w:val="17"/>
          </w:rPr>
          <w:delText xml:space="preserve"> af </w:delText>
        </w:r>
        <w:r w:rsidR="001952BF" w:rsidRPr="003D33A6" w:rsidDel="00E21253">
          <w:rPr>
            <w:rFonts w:ascii="Tahoma" w:hAnsi="Tahoma" w:cs="Tahoma"/>
            <w:sz w:val="17"/>
            <w:szCs w:val="17"/>
          </w:rPr>
          <w:delText>9</w:delText>
        </w:r>
        <w:r w:rsidRPr="003D33A6" w:rsidDel="00E21253">
          <w:rPr>
            <w:rFonts w:ascii="Tahoma" w:hAnsi="Tahoma" w:cs="Tahoma"/>
            <w:sz w:val="17"/>
            <w:szCs w:val="17"/>
          </w:rPr>
          <w:delText>. oktober 201</w:delText>
        </w:r>
        <w:r w:rsidR="001952BF" w:rsidRPr="003D33A6" w:rsidDel="00E21253">
          <w:rPr>
            <w:rFonts w:ascii="Tahoma" w:hAnsi="Tahoma" w:cs="Tahoma"/>
            <w:sz w:val="17"/>
            <w:szCs w:val="17"/>
          </w:rPr>
          <w:delText>7</w:delText>
        </w:r>
      </w:del>
      <w:ins w:id="48" w:author="Christian Esmarch Koch" w:date="2024-10-16T14:40:00Z">
        <w:r w:rsidR="00E21253">
          <w:rPr>
            <w:rFonts w:ascii="Tahoma" w:hAnsi="Tahoma" w:cs="Tahoma"/>
            <w:sz w:val="17"/>
            <w:szCs w:val="17"/>
          </w:rPr>
          <w:t>1259 af 12. november 2018</w:t>
        </w:r>
      </w:ins>
      <w:r w:rsidRPr="003D33A6">
        <w:rPr>
          <w:rFonts w:ascii="Tahoma" w:hAnsi="Tahoma" w:cs="Tahoma"/>
          <w:sz w:val="17"/>
          <w:szCs w:val="17"/>
        </w:rPr>
        <w:t xml:space="preserve"> om regulering af erstatnings- og forsikringsbeløb i henhold til jernbaneloven ophæves.</w:t>
      </w:r>
    </w:p>
    <w:p w14:paraId="262385E2" w14:textId="479EA413" w:rsidR="00984BB7" w:rsidRPr="003D33A6" w:rsidRDefault="00984BB7" w:rsidP="003D33A6">
      <w:pPr>
        <w:jc w:val="center"/>
        <w:rPr>
          <w:rFonts w:ascii="Tahoma" w:hAnsi="Tahoma" w:cs="Tahoma"/>
          <w:i/>
          <w:iCs/>
          <w:sz w:val="17"/>
          <w:szCs w:val="17"/>
        </w:rPr>
      </w:pPr>
      <w:r w:rsidRPr="003D33A6">
        <w:rPr>
          <w:rFonts w:ascii="Tahoma" w:hAnsi="Tahoma" w:cs="Tahoma"/>
          <w:i/>
          <w:iCs/>
          <w:sz w:val="17"/>
          <w:szCs w:val="17"/>
        </w:rPr>
        <w:t>Trafikstyrelsen</w:t>
      </w:r>
      <w:r w:rsidR="003D33A6" w:rsidRPr="003D33A6">
        <w:rPr>
          <w:rFonts w:ascii="Tahoma" w:hAnsi="Tahoma" w:cs="Tahoma"/>
          <w:i/>
          <w:iCs/>
          <w:sz w:val="17"/>
          <w:szCs w:val="17"/>
        </w:rPr>
        <w:t xml:space="preserve"> den [dato måned årstal]</w:t>
      </w:r>
    </w:p>
    <w:p w14:paraId="3BD406EB" w14:textId="62270F15" w:rsidR="00984BB7" w:rsidRPr="003D33A6" w:rsidRDefault="003D33A6" w:rsidP="003D33A6">
      <w:pPr>
        <w:jc w:val="center"/>
        <w:rPr>
          <w:rFonts w:ascii="Tahoma" w:hAnsi="Tahoma" w:cs="Tahoma"/>
          <w:sz w:val="17"/>
          <w:szCs w:val="17"/>
          <w:lang w:val="en-US"/>
        </w:rPr>
      </w:pPr>
      <w:r w:rsidRPr="003D33A6">
        <w:rPr>
          <w:rFonts w:ascii="Tahoma" w:hAnsi="Tahoma" w:cs="Tahoma"/>
          <w:sz w:val="17"/>
          <w:szCs w:val="17"/>
          <w:lang w:val="en-US"/>
        </w:rPr>
        <w:t xml:space="preserve">Nanna </w:t>
      </w:r>
      <w:proofErr w:type="spellStart"/>
      <w:r w:rsidRPr="003D33A6">
        <w:rPr>
          <w:rFonts w:ascii="Tahoma" w:hAnsi="Tahoma" w:cs="Tahoma"/>
          <w:sz w:val="17"/>
          <w:szCs w:val="17"/>
          <w:lang w:val="en-US"/>
        </w:rPr>
        <w:t>Møller</w:t>
      </w:r>
      <w:proofErr w:type="spellEnd"/>
    </w:p>
    <w:p w14:paraId="501A3AB7" w14:textId="77777777" w:rsidR="00984BB7" w:rsidRPr="003D33A6" w:rsidRDefault="00984BB7" w:rsidP="003D33A6">
      <w:pPr>
        <w:jc w:val="right"/>
        <w:rPr>
          <w:rFonts w:ascii="Tahoma" w:hAnsi="Tahoma" w:cs="Tahoma"/>
          <w:sz w:val="17"/>
          <w:szCs w:val="17"/>
          <w:lang w:val="en-US"/>
        </w:rPr>
      </w:pPr>
      <w:r w:rsidRPr="003D33A6">
        <w:rPr>
          <w:rFonts w:ascii="Tahoma" w:hAnsi="Tahoma" w:cs="Tahoma"/>
          <w:sz w:val="17"/>
          <w:szCs w:val="17"/>
          <w:lang w:val="en-US"/>
        </w:rPr>
        <w:t>/ Laura Meyer Harrison</w:t>
      </w:r>
    </w:p>
    <w:p w14:paraId="1FD927B4" w14:textId="480FDD80" w:rsidR="00984BB7" w:rsidRPr="003D33A6" w:rsidRDefault="00984BB7" w:rsidP="003D33A6">
      <w:pPr>
        <w:rPr>
          <w:rFonts w:ascii="Tahoma" w:hAnsi="Tahoma" w:cs="Tahoma"/>
          <w:lang w:val="en-US"/>
        </w:rPr>
      </w:pPr>
    </w:p>
    <w:sectPr w:rsidR="00984BB7" w:rsidRPr="003D33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5597B" w14:textId="77777777" w:rsidR="000A6024" w:rsidRDefault="000A6024" w:rsidP="003D33A6">
      <w:pPr>
        <w:spacing w:after="0" w:line="240" w:lineRule="auto"/>
      </w:pPr>
      <w:r>
        <w:separator/>
      </w:r>
    </w:p>
  </w:endnote>
  <w:endnote w:type="continuationSeparator" w:id="0">
    <w:p w14:paraId="5A43AD44" w14:textId="77777777" w:rsidR="000A6024" w:rsidRDefault="000A6024" w:rsidP="003D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3B79" w14:textId="77777777" w:rsidR="003D33A6" w:rsidRDefault="003D33A6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102F0" w14:textId="77777777" w:rsidR="003D33A6" w:rsidRDefault="003D33A6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5C3F" w14:textId="77777777" w:rsidR="003D33A6" w:rsidRDefault="003D33A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D31F6" w14:textId="77777777" w:rsidR="000A6024" w:rsidRDefault="000A6024" w:rsidP="003D33A6">
      <w:pPr>
        <w:spacing w:after="0" w:line="240" w:lineRule="auto"/>
      </w:pPr>
      <w:r>
        <w:separator/>
      </w:r>
    </w:p>
  </w:footnote>
  <w:footnote w:type="continuationSeparator" w:id="0">
    <w:p w14:paraId="52257373" w14:textId="77777777" w:rsidR="000A6024" w:rsidRDefault="000A6024" w:rsidP="003D3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06A8D" w14:textId="17E25EAA" w:rsidR="003D33A6" w:rsidRDefault="00000000">
    <w:pPr>
      <w:pStyle w:val="Sidehoved"/>
    </w:pPr>
    <w:r>
      <w:rPr>
        <w:noProof/>
      </w:rPr>
      <w:pict w14:anchorId="1E4D55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48313" o:spid="_x0000_s1026" type="#_x0000_t136" style="position:absolute;margin-left:0;margin-top:0;width:528.45pt;height:15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6B9B" w14:textId="5EBF4CCA" w:rsidR="003D33A6" w:rsidRDefault="00000000">
    <w:pPr>
      <w:pStyle w:val="Sidehoved"/>
    </w:pPr>
    <w:r>
      <w:rPr>
        <w:noProof/>
      </w:rPr>
      <w:pict w14:anchorId="515902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48314" o:spid="_x0000_s1027" type="#_x0000_t136" style="position:absolute;margin-left:0;margin-top:0;width:528.45pt;height:15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B9217" w14:textId="197537C2" w:rsidR="003D33A6" w:rsidRDefault="00000000">
    <w:pPr>
      <w:pStyle w:val="Sidehoved"/>
    </w:pPr>
    <w:r>
      <w:rPr>
        <w:noProof/>
      </w:rPr>
      <w:pict w14:anchorId="16320E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48312" o:spid="_x0000_s1025" type="#_x0000_t136" style="position:absolute;margin-left:0;margin-top:0;width:528.45pt;height:150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UDKAST"/>
          <w10:wrap anchorx="margin" anchory="margin"/>
        </v:shape>
      </w:pic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ian Esmarch Koch">
    <w15:presenceInfo w15:providerId="AD" w15:userId="S-1-5-21-2100284113-1573851820-878952375-3652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5A3"/>
    <w:rsid w:val="0005051A"/>
    <w:rsid w:val="000A6024"/>
    <w:rsid w:val="001952BF"/>
    <w:rsid w:val="001C00D6"/>
    <w:rsid w:val="00277F41"/>
    <w:rsid w:val="00300FB5"/>
    <w:rsid w:val="0036013B"/>
    <w:rsid w:val="003A118F"/>
    <w:rsid w:val="003C7A09"/>
    <w:rsid w:val="003D33A6"/>
    <w:rsid w:val="003D7321"/>
    <w:rsid w:val="004308AA"/>
    <w:rsid w:val="004A23FB"/>
    <w:rsid w:val="006267AD"/>
    <w:rsid w:val="006A3738"/>
    <w:rsid w:val="006B240C"/>
    <w:rsid w:val="006D55A3"/>
    <w:rsid w:val="00850D7D"/>
    <w:rsid w:val="009729E3"/>
    <w:rsid w:val="00984BB7"/>
    <w:rsid w:val="00A76961"/>
    <w:rsid w:val="00B245C5"/>
    <w:rsid w:val="00B575B8"/>
    <w:rsid w:val="00BB0959"/>
    <w:rsid w:val="00D36AD1"/>
    <w:rsid w:val="00D77109"/>
    <w:rsid w:val="00E21253"/>
    <w:rsid w:val="00E7286E"/>
    <w:rsid w:val="00EA1041"/>
    <w:rsid w:val="00FB3B5E"/>
    <w:rsid w:val="00FE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53162"/>
  <w15:chartTrackingRefBased/>
  <w15:docId w15:val="{DBDF08DF-10B2-4A1F-8BA7-A61B1F1C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959"/>
    <w:rPr>
      <w:rFonts w:ascii="Verdana" w:hAnsi="Verdana"/>
      <w:sz w:val="20"/>
    </w:rPr>
  </w:style>
  <w:style w:type="paragraph" w:styleId="Overskrift1">
    <w:name w:val="heading 1"/>
    <w:basedOn w:val="Normal"/>
    <w:next w:val="Normal"/>
    <w:link w:val="Overskrift1Tegn"/>
    <w:uiPriority w:val="9"/>
    <w:rsid w:val="009729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rsid w:val="009729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9729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29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BrevTS1">
    <w:name w:val="Brev TS1"/>
    <w:basedOn w:val="TS1"/>
    <w:autoRedefine/>
    <w:qFormat/>
    <w:rsid w:val="009729E3"/>
    <w:rPr>
      <w:b w:val="0"/>
      <w:bCs w:val="0"/>
      <w:sz w:val="32"/>
      <w:szCs w:val="32"/>
    </w:rPr>
  </w:style>
  <w:style w:type="paragraph" w:customStyle="1" w:styleId="BrevTS2">
    <w:name w:val="Brev TS2"/>
    <w:basedOn w:val="Normal"/>
    <w:autoRedefine/>
    <w:qFormat/>
    <w:rsid w:val="009729E3"/>
    <w:pPr>
      <w:keepNext/>
      <w:keepLines/>
      <w:spacing w:after="0" w:line="360" w:lineRule="auto"/>
      <w:outlineLvl w:val="1"/>
    </w:pPr>
    <w:rPr>
      <w:rFonts w:eastAsiaTheme="majorEastAsia" w:cstheme="majorBidi"/>
      <w:b/>
      <w:bCs/>
      <w:color w:val="566036"/>
      <w:szCs w:val="20"/>
    </w:rPr>
  </w:style>
  <w:style w:type="paragraph" w:customStyle="1" w:styleId="TS1">
    <w:name w:val="TS1"/>
    <w:basedOn w:val="Overskrift1"/>
    <w:link w:val="TS1Tegn"/>
    <w:autoRedefine/>
    <w:qFormat/>
    <w:rsid w:val="009729E3"/>
    <w:pPr>
      <w:spacing w:before="0" w:line="276" w:lineRule="auto"/>
    </w:pPr>
    <w:rPr>
      <w:rFonts w:ascii="Verdana" w:hAnsi="Verdana"/>
      <w:b/>
      <w:bCs/>
      <w:color w:val="566036"/>
      <w:sz w:val="36"/>
      <w:szCs w:val="36"/>
    </w:rPr>
  </w:style>
  <w:style w:type="character" w:customStyle="1" w:styleId="TS1Tegn">
    <w:name w:val="TS1 Tegn"/>
    <w:basedOn w:val="Overskrift1Tegn"/>
    <w:link w:val="TS1"/>
    <w:rsid w:val="009729E3"/>
    <w:rPr>
      <w:rFonts w:ascii="Verdana" w:eastAsiaTheme="majorEastAsia" w:hAnsi="Verdana" w:cstheme="majorBidi"/>
      <w:b/>
      <w:bCs/>
      <w:color w:val="566036"/>
      <w:sz w:val="36"/>
      <w:szCs w:val="3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729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S2">
    <w:name w:val="TS2"/>
    <w:basedOn w:val="Overskrift2"/>
    <w:link w:val="TS2Tegn"/>
    <w:autoRedefine/>
    <w:qFormat/>
    <w:rsid w:val="009729E3"/>
    <w:pPr>
      <w:spacing w:before="0" w:line="276" w:lineRule="auto"/>
    </w:pPr>
    <w:rPr>
      <w:rFonts w:ascii="Verdana" w:hAnsi="Verdana"/>
      <w:color w:val="566036"/>
      <w:sz w:val="32"/>
      <w:szCs w:val="32"/>
    </w:rPr>
  </w:style>
  <w:style w:type="character" w:customStyle="1" w:styleId="TS2Tegn">
    <w:name w:val="TS2 Tegn"/>
    <w:basedOn w:val="Overskrift2Tegn"/>
    <w:link w:val="TS2"/>
    <w:rsid w:val="009729E3"/>
    <w:rPr>
      <w:rFonts w:ascii="Verdana" w:eastAsiaTheme="majorEastAsia" w:hAnsi="Verdana" w:cstheme="majorBidi"/>
      <w:color w:val="566036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29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S3">
    <w:name w:val="TS3"/>
    <w:basedOn w:val="Overskrift3"/>
    <w:link w:val="TS3Tegn"/>
    <w:autoRedefine/>
    <w:qFormat/>
    <w:rsid w:val="009729E3"/>
    <w:pPr>
      <w:spacing w:before="0" w:line="360" w:lineRule="auto"/>
    </w:pPr>
    <w:rPr>
      <w:rFonts w:ascii="Verdana" w:hAnsi="Verdana"/>
      <w:b/>
      <w:bCs/>
      <w:color w:val="566036"/>
      <w:sz w:val="20"/>
      <w:szCs w:val="20"/>
    </w:rPr>
  </w:style>
  <w:style w:type="character" w:customStyle="1" w:styleId="TS3Tegn">
    <w:name w:val="TS3 Tegn"/>
    <w:basedOn w:val="Overskrift3Tegn"/>
    <w:link w:val="TS3"/>
    <w:rsid w:val="009729E3"/>
    <w:rPr>
      <w:rFonts w:ascii="Verdana" w:eastAsiaTheme="majorEastAsia" w:hAnsi="Verdana" w:cstheme="majorBidi"/>
      <w:b/>
      <w:bCs/>
      <w:color w:val="566036"/>
      <w:sz w:val="20"/>
      <w:szCs w:val="20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29E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S4">
    <w:name w:val="TS4"/>
    <w:basedOn w:val="Overskrift4"/>
    <w:link w:val="TS4Tegn"/>
    <w:autoRedefine/>
    <w:qFormat/>
    <w:rsid w:val="009729E3"/>
    <w:pPr>
      <w:spacing w:before="0" w:line="360" w:lineRule="auto"/>
    </w:pPr>
    <w:rPr>
      <w:rFonts w:ascii="Verdana" w:hAnsi="Verdana"/>
      <w:color w:val="566036"/>
      <w:szCs w:val="20"/>
    </w:rPr>
  </w:style>
  <w:style w:type="character" w:customStyle="1" w:styleId="TS4Tegn">
    <w:name w:val="TS4 Tegn"/>
    <w:basedOn w:val="Overskrift4Tegn"/>
    <w:link w:val="TS4"/>
    <w:rsid w:val="009729E3"/>
    <w:rPr>
      <w:rFonts w:ascii="Verdana" w:eastAsiaTheme="majorEastAsia" w:hAnsi="Verdana" w:cstheme="majorBidi"/>
      <w:i/>
      <w:iCs/>
      <w:color w:val="566036"/>
      <w:sz w:val="20"/>
      <w:szCs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29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itel2">
    <w:name w:val="titel2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6D55A3"/>
  </w:style>
  <w:style w:type="paragraph" w:customStyle="1" w:styleId="stk2">
    <w:name w:val="stk2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6D55A3"/>
  </w:style>
  <w:style w:type="paragraph" w:customStyle="1" w:styleId="givet">
    <w:name w:val="givet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6267AD"/>
    <w:pPr>
      <w:spacing w:after="0" w:line="240" w:lineRule="auto"/>
    </w:pPr>
    <w:rPr>
      <w:rFonts w:ascii="Verdana" w:hAnsi="Verdana"/>
      <w:sz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267A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6267AD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6267AD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267A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267AD"/>
    <w:rPr>
      <w:rFonts w:ascii="Verdana" w:hAnsi="Verdana"/>
      <w:b/>
      <w:bCs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3D33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33A6"/>
    <w:rPr>
      <w:rFonts w:ascii="Verdana" w:hAnsi="Verdana"/>
      <w:sz w:val="20"/>
    </w:rPr>
  </w:style>
  <w:style w:type="paragraph" w:styleId="Sidefod">
    <w:name w:val="footer"/>
    <w:basedOn w:val="Normal"/>
    <w:link w:val="SidefodTegn"/>
    <w:uiPriority w:val="99"/>
    <w:unhideWhenUsed/>
    <w:rsid w:val="003D33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33A6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Trafik-, Bygge- og Boligstyrelsen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Alexander Tvede</dc:creator>
  <cp:keywords/>
  <dc:description/>
  <cp:lastModifiedBy>Christian Esmarch Koch</cp:lastModifiedBy>
  <cp:revision>3</cp:revision>
  <dcterms:created xsi:type="dcterms:W3CDTF">2024-10-16T12:45:00Z</dcterms:created>
  <dcterms:modified xsi:type="dcterms:W3CDTF">2024-10-25T08:19:00Z</dcterms:modified>
</cp:coreProperties>
</file>